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135A07">
        <w:rPr>
          <w:rFonts w:ascii="Arial" w:hAnsi="Arial" w:cs="Arial"/>
          <w:b/>
          <w:sz w:val="20"/>
          <w:szCs w:val="20"/>
        </w:rPr>
        <w:t>II</w:t>
      </w:r>
      <w:r w:rsidR="00102348">
        <w:rPr>
          <w:rFonts w:ascii="Arial" w:hAnsi="Arial" w:cs="Arial"/>
          <w:b/>
          <w:sz w:val="20"/>
          <w:szCs w:val="20"/>
        </w:rPr>
        <w:t>/152 Třebelovice, most ev. č.152-013</w:t>
      </w:r>
      <w:bookmarkStart w:id="0" w:name="_GoBack"/>
      <w:bookmarkEnd w:id="0"/>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2348">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2348">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5A7F94" w:rsidP="006E11F6">
          <w:pPr>
            <w:spacing w:after="120"/>
            <w:rPr>
              <w:rFonts w:ascii="Arial" w:hAnsi="Arial" w:cs="Arial"/>
              <w:b/>
              <w:sz w:val="16"/>
              <w:szCs w:val="16"/>
            </w:rPr>
          </w:pPr>
          <w:r>
            <w:rPr>
              <w:rFonts w:ascii="Arial" w:hAnsi="Arial" w:cs="Arial"/>
              <w:b/>
              <w:sz w:val="16"/>
              <w:szCs w:val="16"/>
            </w:rPr>
            <w:t>II/152 Třebelovice – most ev. č. 152-013</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5A7F94"/>
    <w:rsid w:val="00635070"/>
    <w:rsid w:val="006C4204"/>
    <w:rsid w:val="006E11F6"/>
    <w:rsid w:val="007155E4"/>
    <w:rsid w:val="00791A63"/>
    <w:rsid w:val="007A50D8"/>
    <w:rsid w:val="007E48AE"/>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13</Pages>
  <Words>4731</Words>
  <Characters>27918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2024-06-06T09:10:00Z</dcterms:modified>
</cp:coreProperties>
</file>